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黑体" w:eastAsia="黑体"/>
          <w:sz w:val="32"/>
          <w:szCs w:val="32"/>
        </w:rPr>
        <w:pPrChange w:id="10" w:author="黄炜琼" w:date="2025-12-30T14:53:11Z">
          <w:pPr>
            <w:spacing w:line="660" w:lineRule="exact"/>
            <w:jc w:val="left"/>
          </w:pPr>
        </w:pPrChange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/>
          <w:sz w:val="44"/>
          <w:szCs w:val="44"/>
        </w:rPr>
        <w:pPrChange w:id="11" w:author="黄炜琼" w:date="2025-12-30T14:53:11Z">
          <w:pPr>
            <w:spacing w:line="660" w:lineRule="exact"/>
            <w:jc w:val="center"/>
          </w:pPr>
        </w:pPrChange>
      </w:pPr>
      <w:del w:id="12" w:author="黄炜琼" w:date="2025-12-29T12:01:03Z">
        <w:bookmarkStart w:id="0" w:name="_GoBack"/>
        <w:r>
          <w:rPr>
            <w:rFonts w:hint="eastAsia" w:ascii="方正小标宋简体" w:hAnsi="方正小标宋简体" w:eastAsia="方正小标宋简体"/>
            <w:sz w:val="44"/>
            <w:szCs w:val="44"/>
          </w:rPr>
          <w:delText>2026年度</w:delText>
        </w:r>
      </w:del>
      <w:ins w:id="13" w:author="黄炜琼" w:date="2025-12-29T12:01:03Z">
        <w:r>
          <w:rPr>
            <w:rFonts w:hint="eastAsia" w:ascii="方正小标宋简体" w:hAnsi="方正小标宋简体" w:eastAsia="方正小标宋简体"/>
            <w:sz w:val="44"/>
            <w:szCs w:val="44"/>
            <w:lang w:eastAsia="zh-CN"/>
          </w:rPr>
          <w:t>2025年度</w:t>
        </w:r>
      </w:ins>
      <w:r>
        <w:rPr>
          <w:rFonts w:hint="eastAsia" w:ascii="方正小标宋简体" w:hAnsi="方正小标宋简体" w:eastAsia="方正小标宋简体"/>
          <w:sz w:val="44"/>
          <w:szCs w:val="44"/>
        </w:rPr>
        <w:t>广东省建筑工程技术人才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/>
          <w:sz w:val="44"/>
          <w:szCs w:val="44"/>
        </w:rPr>
        <w:pPrChange w:id="14" w:author="黄炜琼" w:date="2025-12-30T14:53:11Z">
          <w:pPr>
            <w:spacing w:line="660" w:lineRule="exact"/>
            <w:jc w:val="center"/>
          </w:pPr>
        </w:pPrChange>
      </w:pPr>
      <w:r>
        <w:rPr>
          <w:rFonts w:hint="eastAsia" w:ascii="方正小标宋简体" w:hAnsi="方正小标宋简体" w:eastAsia="方正小标宋简体"/>
          <w:sz w:val="44"/>
          <w:szCs w:val="44"/>
        </w:rPr>
        <w:t>职称评价政策宣贯班预报名表</w:t>
      </w:r>
    </w:p>
    <w:bookmarkEnd w:id="0"/>
    <w:p>
      <w:pPr>
        <w:spacing w:line="600" w:lineRule="exact"/>
        <w:pPrChange w:id="15" w:author="黄炜琼" w:date="2025-12-30T14:53:11Z">
          <w:pPr/>
        </w:pPrChange>
      </w:pPr>
    </w:p>
    <w:tbl>
      <w:tblPr>
        <w:tblStyle w:val="6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37"/>
        <w:gridCol w:w="3266"/>
        <w:gridCol w:w="1559"/>
        <w:gridCol w:w="28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52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黑体" w:hAnsi="黑体" w:eastAsia="黑体"/>
                <w:b/>
                <w:sz w:val="32"/>
                <w:szCs w:val="32"/>
              </w:rPr>
            </w:pPr>
            <w:r>
              <w:rPr>
                <w:rFonts w:hint="eastAsia" w:ascii="黑体" w:hAnsi="黑体" w:eastAsia="黑体"/>
                <w:b/>
                <w:sz w:val="32"/>
                <w:szCs w:val="32"/>
              </w:rPr>
              <w:t>姓名</w:t>
            </w:r>
          </w:p>
        </w:tc>
        <w:tc>
          <w:tcPr>
            <w:tcW w:w="3403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hint="eastAsia" w:ascii="黑体" w:hAnsi="黑体" w:eastAsia="黑体"/>
                <w:b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黑体" w:hAnsi="黑体" w:eastAsia="黑体"/>
                <w:b/>
                <w:sz w:val="32"/>
                <w:szCs w:val="32"/>
              </w:rPr>
            </w:pPr>
            <w:r>
              <w:rPr>
                <w:rFonts w:hint="eastAsia" w:ascii="黑体" w:hAnsi="黑体" w:eastAsia="黑体"/>
                <w:b/>
                <w:sz w:val="32"/>
                <w:szCs w:val="32"/>
              </w:rPr>
              <w:t>手机号</w:t>
            </w:r>
          </w:p>
        </w:tc>
        <w:tc>
          <w:tcPr>
            <w:tcW w:w="283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黑体" w:hAnsi="黑体" w:eastAsia="黑体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929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hint="eastAsia" w:ascii="黑体" w:hAnsi="黑体" w:eastAsia="黑体"/>
                <w:b/>
                <w:sz w:val="32"/>
                <w:szCs w:val="32"/>
              </w:rPr>
            </w:pPr>
            <w:r>
              <w:rPr>
                <w:rFonts w:hint="eastAsia" w:ascii="黑体" w:hAnsi="黑体" w:eastAsia="黑体"/>
                <w:b/>
                <w:sz w:val="32"/>
                <w:szCs w:val="32"/>
              </w:rPr>
              <w:t>单位（盖章）</w:t>
            </w:r>
          </w:p>
        </w:tc>
        <w:tc>
          <w:tcPr>
            <w:tcW w:w="4393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hint="eastAsia" w:ascii="黑体" w:hAnsi="黑体" w:eastAsia="黑体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322" w:type="dxa"/>
            <w:gridSpan w:val="5"/>
            <w:vAlign w:val="center"/>
          </w:tcPr>
          <w:p>
            <w:pPr>
              <w:spacing w:line="600" w:lineRule="exact"/>
              <w:jc w:val="left"/>
              <w:rPr>
                <w:rFonts w:hint="eastAsia"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宣贯地（请根据工作地址在下方选择相应期数并手动打钩）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6" w:hRule="atLeast"/>
        </w:trPr>
        <w:tc>
          <w:tcPr>
            <w:tcW w:w="9322" w:type="dxa"/>
            <w:gridSpan w:val="5"/>
            <w:vAlign w:val="center"/>
          </w:tcPr>
          <w:p>
            <w:pPr>
              <w:spacing w:line="600" w:lineRule="exact"/>
              <w:jc w:val="left"/>
              <w:rPr>
                <w:rFonts w:hint="eastAsia"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□第1期：广州市广园中路景泰直街6号建设大厦（宣贯范围：</w:t>
            </w:r>
          </w:p>
          <w:p>
            <w:pPr>
              <w:spacing w:line="600" w:lineRule="exact"/>
              <w:ind w:firstLine="320" w:firstLineChars="100"/>
              <w:jc w:val="left"/>
              <w:rPr>
                <w:rFonts w:hint="eastAsia"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省直有关单位、佛山市）</w:t>
            </w:r>
          </w:p>
          <w:p>
            <w:pPr>
              <w:spacing w:line="600" w:lineRule="exact"/>
              <w:jc w:val="left"/>
              <w:rPr>
                <w:rFonts w:hint="eastAsia"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□第2期：惠州市（宣贯范围：惠州市、河源市、东莞市）</w:t>
            </w:r>
          </w:p>
          <w:p>
            <w:pPr>
              <w:spacing w:line="600" w:lineRule="exact"/>
              <w:jc w:val="left"/>
              <w:rPr>
                <w:rFonts w:hint="eastAsia"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□第3期：揭阳市（宣贯范围：揭阳市、汕头市、潮州市、汕尾市、梅州市）</w:t>
            </w:r>
          </w:p>
          <w:p>
            <w:pPr>
              <w:spacing w:line="600" w:lineRule="exact"/>
              <w:jc w:val="left"/>
              <w:rPr>
                <w:rFonts w:hint="eastAsia"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□第4期：清远市（宣贯范围：清远市、韶关市、肇庆市）</w:t>
            </w:r>
          </w:p>
          <w:p>
            <w:pPr>
              <w:spacing w:line="600" w:lineRule="exact"/>
              <w:jc w:val="left"/>
              <w:rPr>
                <w:rFonts w:hint="eastAsia"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□第5期：中山市（宣贯范围：中山市、珠海市、江门市）</w:t>
            </w:r>
          </w:p>
          <w:p>
            <w:pPr>
              <w:spacing w:line="600" w:lineRule="exact"/>
              <w:jc w:val="left"/>
              <w:rPr>
                <w:rFonts w:hint="eastAsia"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□第6期：阳江市（宣贯范围：阳江市、湛江市、茂名市、云浮市）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1663" w:type="dxa"/>
            <w:gridSpan w:val="2"/>
            <w:vAlign w:val="center"/>
          </w:tcPr>
          <w:p>
            <w:pPr>
              <w:spacing w:line="600" w:lineRule="exact"/>
              <w:jc w:val="left"/>
              <w:rPr>
                <w:rFonts w:hint="eastAsia" w:ascii="黑体" w:hAnsi="黑体" w:eastAsia="黑体"/>
                <w:b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/>
                <w:b/>
                <w:bCs/>
                <w:sz w:val="32"/>
                <w:szCs w:val="32"/>
              </w:rPr>
              <w:t>申报问题反馈</w:t>
            </w:r>
          </w:p>
        </w:tc>
        <w:tc>
          <w:tcPr>
            <w:tcW w:w="7659" w:type="dxa"/>
            <w:gridSpan w:val="3"/>
            <w:vAlign w:val="center"/>
          </w:tcPr>
          <w:p>
            <w:pPr>
              <w:spacing w:line="600" w:lineRule="exact"/>
              <w:jc w:val="left"/>
              <w:rPr>
                <w:rFonts w:hint="eastAsia" w:ascii="黑体" w:hAnsi="黑体" w:eastAsia="黑体"/>
                <w:sz w:val="32"/>
                <w:szCs w:val="32"/>
              </w:rPr>
            </w:pPr>
          </w:p>
          <w:p>
            <w:pPr>
              <w:spacing w:line="600" w:lineRule="exact"/>
              <w:jc w:val="left"/>
              <w:rPr>
                <w:rFonts w:hint="eastAsia" w:ascii="黑体" w:hAnsi="黑体" w:eastAsia="黑体"/>
                <w:sz w:val="32"/>
                <w:szCs w:val="32"/>
              </w:rPr>
            </w:pPr>
          </w:p>
        </w:tc>
      </w:tr>
    </w:tbl>
    <w:p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注：1.请扫描文中二维码填写相关信息并上传加盖公章的报名表。</w:t>
      </w:r>
    </w:p>
    <w:p>
      <w:pPr>
        <w:spacing w:line="600" w:lineRule="exact"/>
        <w:ind w:firstLine="640" w:firstLineChars="200"/>
        <w:rPr>
          <w:rFonts w:hint="eastAsia" w:ascii="方正黑体_GBK" w:eastAsia="方正黑体_GBK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2.具体宣贯时间、地址将以短信通知，请凭此报名表报到。</w:t>
      </w:r>
    </w:p>
    <w:sectPr>
      <w:footerReference r:id="rId3" w:type="default"/>
      <w:pgSz w:w="11906" w:h="16838"/>
      <w:pgMar w:top="1644" w:right="1474" w:bottom="1417" w:left="1587" w:header="737" w:footer="680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文泉驿正黑">
    <w:panose1 w:val="02000603000000000000"/>
    <w:charset w:val="86"/>
    <w:family w:val="auto"/>
    <w:pitch w:val="default"/>
    <w:sig w:usb0="900002BF" w:usb1="2BDF7DFB" w:usb2="00000036" w:usb3="00000000" w:csb0="603E000D" w:csb1="D2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sz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24892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2489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</w:pPr>
                          <w:ins w:id="0" w:author="黄炜琼" w:date="2025-12-30T14:55:01Z"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8"/>
                                <w:szCs w:val="28"/>
                              </w:rPr>
                              <w:fldChar w:fldCharType="begin"/>
                            </w:r>
                          </w:ins>
                          <w:ins w:id="1" w:author="黄炜琼" w:date="2025-12-30T14:55:01Z"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8"/>
                                <w:szCs w:val="28"/>
                              </w:rPr>
                              <w:instrText xml:space="preserve"> PAGE  \* MERGEFORMAT </w:instrText>
                            </w:r>
                          </w:ins>
                          <w:ins w:id="2" w:author="黄炜琼" w:date="2025-12-30T14:55:01Z"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8"/>
                                <w:szCs w:val="28"/>
                              </w:rPr>
                              <w:fldChar w:fldCharType="separate"/>
                            </w:r>
                          </w:ins>
                          <w:ins w:id="3" w:author="黄炜琼" w:date="2025-12-30T14:55:01Z"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8"/>
                                <w:szCs w:val="28"/>
                              </w:rPr>
                              <w:t>- 1 -</w:t>
                            </w:r>
                          </w:ins>
                          <w:ins w:id="4" w:author="黄炜琼" w:date="2025-12-30T14:55:01Z"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8"/>
                                <w:szCs w:val="28"/>
                              </w:rPr>
                              <w:fldChar w:fldCharType="end"/>
                            </w:r>
                          </w:ins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9.6pt;width:144pt;mso-position-horizontal:right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NUtqvfVAAAABAEAAA8AAABkcnMvZG93bnJldi54bWxNj0tPwzAQhO9I/Adr&#10;kbhRp+GhNI1TISR64dTwkLhtYzeJsNeR7TaBX8/CBS4jjWY18221mZ0VJxPi4EnBcpGBMNR6PVCn&#10;4OX58aoAEROSRuvJKPg0ETb1+VmFpfYT7cypSZ3gEoolKuhTGkspY9sbh3HhR0OcHXxwmNiGTuqA&#10;E5c7K/Msu5MOB+KFHkfz0Jv2ozk6Bdv56+3mKbwn2+CuvX11991hOyl1ebHM1iCSmdPfMfzgMzrU&#10;zLT3R9JRWAX8SPpVzvKiYLtXcL3KQdaV/A9ffwNQSwMEFAAAAAgAh07iQHhtivgfAgAAKAQAAA4A&#10;AABkcnMvZTJvRG9jLnhtbK1Tza4SMRTem/gOTfcygHiDhOEG7w3GhHhvgsZ16bRMk7anaQsz+AD6&#10;Bq7c3L3PxXN4WmbAqCvjpj3t+f/Od+a3rdHkIHxQYEs6GgwpEZZDpeyupB8/rF5MKQmR2YppsKKk&#10;RxHo7eL5s3njZmIMNehKeIJBbJg1rqR1jG5WFIHXwrAwACcsKiV4wyI+/a6oPGswutHFeDi8KRrw&#10;lfPARQj4e39W0kWOL6Xg8UHKICLRJcXaYj59PrfpLBZzNtt55mrFuzLYP1RhmLKY9BLqnkVG9l79&#10;Ecoo7iGAjAMOpgApFRe5B+xmNPytm03NnMi9IDjBXWAK/y8sf3949ERVJZ1QYpnBEZ2+fT19/3F6&#10;+kImCZ7GhRlabRzaxfYNtCWNfi96VcD/1HgrvUk3tkTQBLE+XvAVbSQcP0fT8XQ6RBVH3XgyfT3O&#10;Ayiu3s6H+FaAIUkoqcf5ZVjZYR0iFoOmvUlKZmGltM4z1JY0Jb15+WqYHS4a9NAWHVMb51qTFNtt&#10;2/W2heqIrXk4cyM4vlKYfM1CfGQeyYD1IsHjAx5SAyaBTqKkBv/5b//JHmeEWkoaJFdJLbKfEv3O&#10;4uwSD3vB98K2F+ze3AGydYSL43gW0cFH3YvSg/mErF+mHJLpgIGZ5ZgNJ9OLdxFfnRK3h4vl8vLe&#10;O6929dUZmehYXNuN491sz9gu9xGkyrAnzM5AdVAiHfM0utVJfP/1na2uC774C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BYAAABkcnMvUEsB&#10;AhQAFAAAAAgAh07iQNUtqvfVAAAABAEAAA8AAAAAAAAAAQAgAAAAOAAAAGRycy9kb3ducmV2Lnht&#10;bFBLAQIUABQAAAAIAIdO4kB4bYr4HwIAACgEAAAOAAAAAAAAAAEAIAAAADoBAABkcnMvZTJvRG9j&#10;LnhtbFBLBQYAAAAABgAGAFkBAADL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</w:pPr>
                    <w:ins w:id="5" w:author="黄炜琼" w:date="2025-12-30T14:55:01Z">
                      <w:r>
                        <w:rPr>
                          <w:rFonts w:hint="eastAsia" w:asciiTheme="majorEastAsia" w:hAnsiTheme="majorEastAsia" w:eastAsiaTheme="majorEastAsia" w:cstheme="majorEastAsia"/>
                          <w:sz w:val="28"/>
                          <w:szCs w:val="28"/>
                        </w:rPr>
                        <w:fldChar w:fldCharType="begin"/>
                      </w:r>
                    </w:ins>
                    <w:ins w:id="6" w:author="黄炜琼" w:date="2025-12-30T14:55:01Z">
                      <w:r>
                        <w:rPr>
                          <w:rFonts w:hint="eastAsia" w:asciiTheme="majorEastAsia" w:hAnsiTheme="majorEastAsia" w:eastAsiaTheme="majorEastAsia" w:cstheme="majorEastAsia"/>
                          <w:sz w:val="28"/>
                          <w:szCs w:val="28"/>
                        </w:rPr>
                        <w:instrText xml:space="preserve"> PAGE  \* MERGEFORMAT </w:instrText>
                      </w:r>
                    </w:ins>
                    <w:ins w:id="7" w:author="黄炜琼" w:date="2025-12-30T14:55:01Z">
                      <w:r>
                        <w:rPr>
                          <w:rFonts w:hint="eastAsia" w:asciiTheme="majorEastAsia" w:hAnsiTheme="majorEastAsia" w:eastAsiaTheme="majorEastAsia" w:cstheme="majorEastAsia"/>
                          <w:sz w:val="28"/>
                          <w:szCs w:val="28"/>
                        </w:rPr>
                        <w:fldChar w:fldCharType="separate"/>
                      </w:r>
                    </w:ins>
                    <w:ins w:id="8" w:author="黄炜琼" w:date="2025-12-30T14:55:01Z">
                      <w:r>
                        <w:rPr>
                          <w:rFonts w:hint="eastAsia" w:asciiTheme="majorEastAsia" w:hAnsiTheme="majorEastAsia" w:eastAsiaTheme="majorEastAsia" w:cstheme="majorEastAsia"/>
                          <w:sz w:val="28"/>
                          <w:szCs w:val="28"/>
                        </w:rPr>
                        <w:t>- 1 -</w:t>
                      </w:r>
                    </w:ins>
                    <w:ins w:id="9" w:author="黄炜琼" w:date="2025-12-30T14:55:01Z">
                      <w:r>
                        <w:rPr>
                          <w:rFonts w:hint="eastAsia" w:asciiTheme="majorEastAsia" w:hAnsiTheme="majorEastAsia" w:eastAsiaTheme="majorEastAsia" w:cstheme="majorEastAsia"/>
                          <w:sz w:val="28"/>
                          <w:szCs w:val="28"/>
                        </w:rPr>
                        <w:fldChar w:fldCharType="end"/>
                      </w:r>
                    </w:ins>
                  </w:p>
                </w:txbxContent>
              </v:textbox>
            </v:shape>
          </w:pict>
        </mc:Fallback>
      </mc:AlternateContent>
    </w: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26010454"/>
                          </w:sdtPr>
                          <w:sdtEndPr>
                            <w:rPr>
                              <w:sz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jc w:val="center"/>
                              </w:pP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A8TPSHQIAACkEAAAOAAAAZHJz&#10;L2Uyb0RvYy54bWytU82O0zAQviPxDpbvNGlRV1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9eT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IDxM9IdAgAAKQ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6010454"/>
                    </w:sdtPr>
                    <w:sdtEndPr>
                      <w:rPr>
                        <w:sz w:val="28"/>
                      </w:rPr>
                    </w:sdtEndPr>
                    <w:sdtContent>
                      <w:p>
                        <w:pPr>
                          <w:pStyle w:val="3"/>
                          <w:jc w:val="center"/>
                        </w:pP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黄炜琼">
    <w15:presenceInfo w15:providerId="None" w15:userId="黄炜琼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revisionView w:markup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09A"/>
    <w:rsid w:val="00042FDE"/>
    <w:rsid w:val="00061841"/>
    <w:rsid w:val="000C0A44"/>
    <w:rsid w:val="00134DB4"/>
    <w:rsid w:val="00147630"/>
    <w:rsid w:val="001C79E6"/>
    <w:rsid w:val="001D7464"/>
    <w:rsid w:val="001E4AFC"/>
    <w:rsid w:val="002032C0"/>
    <w:rsid w:val="0024772C"/>
    <w:rsid w:val="002576E4"/>
    <w:rsid w:val="002609CD"/>
    <w:rsid w:val="003464AA"/>
    <w:rsid w:val="00384D75"/>
    <w:rsid w:val="0039147B"/>
    <w:rsid w:val="003F18E1"/>
    <w:rsid w:val="00434836"/>
    <w:rsid w:val="0044002B"/>
    <w:rsid w:val="0045202F"/>
    <w:rsid w:val="00497834"/>
    <w:rsid w:val="004E1157"/>
    <w:rsid w:val="005004B7"/>
    <w:rsid w:val="00510EDD"/>
    <w:rsid w:val="005E0B2F"/>
    <w:rsid w:val="005E3595"/>
    <w:rsid w:val="00633955"/>
    <w:rsid w:val="00664441"/>
    <w:rsid w:val="006D208B"/>
    <w:rsid w:val="007445A3"/>
    <w:rsid w:val="007A3A26"/>
    <w:rsid w:val="008456E6"/>
    <w:rsid w:val="00845CAC"/>
    <w:rsid w:val="008637FE"/>
    <w:rsid w:val="008935D6"/>
    <w:rsid w:val="008F17A7"/>
    <w:rsid w:val="009148F1"/>
    <w:rsid w:val="009822D0"/>
    <w:rsid w:val="00A459BD"/>
    <w:rsid w:val="00A470B2"/>
    <w:rsid w:val="00A5309A"/>
    <w:rsid w:val="00AB2979"/>
    <w:rsid w:val="00AF1A81"/>
    <w:rsid w:val="00B053E0"/>
    <w:rsid w:val="00B41911"/>
    <w:rsid w:val="00B54434"/>
    <w:rsid w:val="00B65385"/>
    <w:rsid w:val="00C32671"/>
    <w:rsid w:val="00C577BD"/>
    <w:rsid w:val="00C76253"/>
    <w:rsid w:val="00CA0D1B"/>
    <w:rsid w:val="00CF091D"/>
    <w:rsid w:val="00DA7EFC"/>
    <w:rsid w:val="00DC1562"/>
    <w:rsid w:val="00E31401"/>
    <w:rsid w:val="00E64742"/>
    <w:rsid w:val="00E83EA6"/>
    <w:rsid w:val="00E84E81"/>
    <w:rsid w:val="00E951AA"/>
    <w:rsid w:val="00EC47DB"/>
    <w:rsid w:val="00EC6E81"/>
    <w:rsid w:val="00F11265"/>
    <w:rsid w:val="00F46D76"/>
    <w:rsid w:val="00F65322"/>
    <w:rsid w:val="00F7752E"/>
    <w:rsid w:val="00F87429"/>
    <w:rsid w:val="00F9797F"/>
    <w:rsid w:val="00FA77B1"/>
    <w:rsid w:val="43E7123E"/>
    <w:rsid w:val="71FF1C86"/>
    <w:rsid w:val="7B356AE8"/>
    <w:rsid w:val="7FBFCCF9"/>
    <w:rsid w:val="AEF7A8CE"/>
    <w:rsid w:val="E737FFA0"/>
    <w:rsid w:val="EBEBFDD0"/>
    <w:rsid w:val="FFAAF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日期 字符"/>
    <w:basedOn w:val="7"/>
    <w:link w:val="2"/>
    <w:semiHidden/>
    <w:qFormat/>
    <w:uiPriority w:val="99"/>
  </w:style>
  <w:style w:type="paragraph" w:customStyle="1" w:styleId="12">
    <w:name w:val="修订1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269</Words>
  <Characters>1537</Characters>
  <Lines>12</Lines>
  <Paragraphs>3</Paragraphs>
  <TotalTime>1</TotalTime>
  <ScaleCrop>false</ScaleCrop>
  <LinksUpToDate>false</LinksUpToDate>
  <CharactersWithSpaces>1803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2025-12-24T19:25:00Z</dcterms:created>
  <dc:creator>Administrator</dc:creator>
  <cp:lastModifiedBy>黄炜琼</cp:lastModifiedBy>
  <dcterms:modified xsi:type="dcterms:W3CDTF">2025-12-31T16:56:01Z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eyJoZGlkIjoiNGVjNzk3ZjQwYzY0MWNlNmNiMGRiYWU3MmNlMjg5MDAiLCJ1c2VySWQiOiI3NzI4MTg5NzIifQ==</vt:lpwstr>
  </property>
  <property fmtid="{D5CDD505-2E9C-101B-9397-08002B2CF9AE}" pid="3" name="KSOProductBuildVer">
    <vt:lpwstr>2052-11.8.2.10386</vt:lpwstr>
  </property>
  <property fmtid="{D5CDD505-2E9C-101B-9397-08002B2CF9AE}" pid="4" name="ICV">
    <vt:lpwstr>C85B8AF238BA40ACB1518319FBE1C948_13</vt:lpwstr>
  </property>
</Properties>
</file>